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E2135" w14:textId="77777777" w:rsidR="00B6676F" w:rsidRDefault="00B6676F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2F2A232" w14:textId="1FEA8CAD" w:rsidR="00F7176C" w:rsidRPr="00F7176C" w:rsidRDefault="00B6676F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2"/>
          <w:szCs w:val="22"/>
        </w:rPr>
        <w:t xml:space="preserve">Załącznik 7.16 </w:t>
      </w:r>
      <w:r w:rsidR="00F7176C" w:rsidRPr="009332BD">
        <w:rPr>
          <w:rFonts w:ascii="Arial" w:hAnsi="Arial" w:cs="Arial"/>
          <w:sz w:val="22"/>
          <w:szCs w:val="22"/>
        </w:rPr>
        <w:t xml:space="preserve">Wzór Karty oceny </w:t>
      </w:r>
      <w:r w:rsidR="00DD0392" w:rsidRPr="009332BD">
        <w:rPr>
          <w:rFonts w:ascii="Arial" w:hAnsi="Arial" w:cs="Arial"/>
          <w:sz w:val="22"/>
          <w:szCs w:val="22"/>
        </w:rPr>
        <w:t>w V etapie</w:t>
      </w:r>
      <w:r w:rsidR="00DD0392" w:rsidRPr="009332BD">
        <w:rPr>
          <w:rFonts w:ascii="Arial" w:hAnsi="Arial" w:cs="Arial"/>
          <w:i/>
          <w:sz w:val="22"/>
          <w:szCs w:val="22"/>
        </w:rPr>
        <w:t xml:space="preserve"> </w:t>
      </w:r>
    </w:p>
    <w:p w14:paraId="11453DEB" w14:textId="77777777" w:rsidR="00F7176C" w:rsidRDefault="00F7176C" w:rsidP="00F7176C">
      <w:pPr>
        <w:spacing w:after="480"/>
        <w:jc w:val="center"/>
        <w:rPr>
          <w:rFonts w:ascii="Arial" w:hAnsi="Arial" w:cs="Arial"/>
          <w:b/>
          <w:sz w:val="20"/>
        </w:rPr>
      </w:pPr>
    </w:p>
    <w:p w14:paraId="28652D79" w14:textId="77777777" w:rsidR="00F7176C" w:rsidRPr="00595590" w:rsidRDefault="00DD0392" w:rsidP="00F7176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595590">
        <w:rPr>
          <w:rFonts w:ascii="Arial" w:hAnsi="Arial" w:cs="Arial"/>
          <w:b/>
        </w:rPr>
        <w:t xml:space="preserve">arta oceny strategicznej wniosku o dofinansowanie projektu </w:t>
      </w:r>
      <w:r>
        <w:rPr>
          <w:rFonts w:ascii="Arial" w:hAnsi="Arial" w:cs="Arial"/>
          <w:b/>
        </w:rPr>
        <w:t xml:space="preserve">w postępowaniu konkurencyjnym </w:t>
      </w:r>
      <w:r w:rsidRPr="00595590">
        <w:rPr>
          <w:rFonts w:ascii="Arial" w:hAnsi="Arial" w:cs="Arial"/>
          <w:b/>
        </w:rPr>
        <w:t xml:space="preserve">w ramach </w:t>
      </w:r>
      <w:r>
        <w:rPr>
          <w:rFonts w:ascii="Arial" w:hAnsi="Arial" w:cs="Arial"/>
          <w:b/>
        </w:rPr>
        <w:t>FEPZ 2021-2027</w:t>
      </w:r>
    </w:p>
    <w:p w14:paraId="4C8E5146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0AD0CDDD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07764C3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60558A0E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4C9E12E7" w14:textId="07CDAF35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D0392">
        <w:rPr>
          <w:rFonts w:ascii="Arial" w:hAnsi="Arial" w:cs="Arial"/>
          <w:sz w:val="22"/>
          <w:szCs w:val="22"/>
        </w:rPr>
        <w:t xml:space="preserve">nstytucja organizująca </w:t>
      </w:r>
      <w:r>
        <w:rPr>
          <w:rFonts w:ascii="Arial" w:hAnsi="Arial" w:cs="Arial"/>
          <w:sz w:val="22"/>
          <w:szCs w:val="22"/>
        </w:rPr>
        <w:t>nabór</w:t>
      </w:r>
      <w:r w:rsidRPr="00DD0392">
        <w:rPr>
          <w:rFonts w:ascii="Arial" w:hAnsi="Arial" w:cs="Arial"/>
          <w:sz w:val="22"/>
          <w:szCs w:val="22"/>
        </w:rPr>
        <w:t xml:space="preserve">: </w:t>
      </w:r>
      <w:ins w:id="0" w:author="Holicka Izabela" w:date="2025-06-24T13:05:00Z" w16du:dateUtc="2025-06-24T11:05:00Z">
        <w:r w:rsidR="00AE353C">
          <w:rPr>
            <w:rFonts w:ascii="Arial" w:hAnsi="Arial" w:cs="Arial"/>
            <w:sz w:val="22"/>
            <w:szCs w:val="22"/>
          </w:rPr>
          <w:t>Wojewódzki Urząd Pracy w Szczecinie</w:t>
        </w:r>
      </w:ins>
    </w:p>
    <w:p w14:paraId="6747FD42" w14:textId="31D3C179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 xml:space="preserve">umer </w:t>
      </w:r>
      <w:r>
        <w:rPr>
          <w:rFonts w:ascii="Arial" w:hAnsi="Arial" w:cs="Arial"/>
          <w:sz w:val="22"/>
          <w:szCs w:val="22"/>
        </w:rPr>
        <w:t>naboru</w:t>
      </w:r>
      <w:r w:rsidRPr="00DD0392">
        <w:rPr>
          <w:rFonts w:ascii="Arial" w:hAnsi="Arial" w:cs="Arial"/>
          <w:sz w:val="22"/>
          <w:szCs w:val="22"/>
        </w:rPr>
        <w:t xml:space="preserve">: </w:t>
      </w:r>
      <w:del w:id="1" w:author="Holicka Izabela" w:date="2025-06-24T13:05:00Z" w16du:dateUtc="2025-06-24T11:05:00Z">
        <w:r w:rsidRPr="00DD0392" w:rsidDel="00AE353C">
          <w:rPr>
            <w:rFonts w:ascii="Arial" w:hAnsi="Arial" w:cs="Arial"/>
            <w:sz w:val="22"/>
            <w:szCs w:val="22"/>
          </w:rPr>
          <w:delText>…</w:delText>
        </w:r>
      </w:del>
      <w:bookmarkStart w:id="2" w:name="_Hlk200446511"/>
      <w:ins w:id="3" w:author="Holicka Izabela" w:date="2025-06-24T13:05:00Z">
        <w:r w:rsidR="00AE353C" w:rsidRPr="00AE353C">
          <w:rPr>
            <w:rFonts w:ascii="Arial" w:hAnsi="Arial" w:cs="Arial"/>
            <w:sz w:val="22"/>
            <w:szCs w:val="22"/>
          </w:rPr>
          <w:t>FEPZ.06.09-IP.01-001/25</w:t>
        </w:r>
        <w:bookmarkEnd w:id="2"/>
        <w:r w:rsidR="00AE353C" w:rsidRPr="00AE353C">
          <w:rPr>
            <w:rFonts w:ascii="Arial" w:hAnsi="Arial" w:cs="Arial"/>
            <w:sz w:val="22"/>
            <w:szCs w:val="22"/>
          </w:rPr>
          <w:t xml:space="preserve">                                                                                     </w:t>
        </w:r>
      </w:ins>
    </w:p>
    <w:p w14:paraId="4FCBC8E8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umer wniosku: …</w:t>
      </w:r>
    </w:p>
    <w:p w14:paraId="57E756C1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D0392">
        <w:rPr>
          <w:rFonts w:ascii="Arial" w:hAnsi="Arial" w:cs="Arial"/>
          <w:sz w:val="22"/>
          <w:szCs w:val="22"/>
        </w:rPr>
        <w:t>uma kontrolna wniosku: …</w:t>
      </w:r>
    </w:p>
    <w:p w14:paraId="60F80839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392">
        <w:rPr>
          <w:rFonts w:ascii="Arial" w:hAnsi="Arial" w:cs="Arial"/>
          <w:sz w:val="22"/>
          <w:szCs w:val="22"/>
        </w:rPr>
        <w:t>ytuł projektu: …</w:t>
      </w:r>
    </w:p>
    <w:p w14:paraId="266051F1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azwa beneficjenta: …</w:t>
      </w:r>
    </w:p>
    <w:p w14:paraId="58345F38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D0392">
        <w:rPr>
          <w:rFonts w:ascii="Arial" w:hAnsi="Arial" w:cs="Arial"/>
          <w:sz w:val="22"/>
          <w:szCs w:val="22"/>
        </w:rPr>
        <w:t>ceniaj</w:t>
      </w:r>
      <w:r w:rsidR="009332BD">
        <w:rPr>
          <w:rFonts w:ascii="Arial" w:hAnsi="Arial" w:cs="Arial"/>
          <w:sz w:val="22"/>
          <w:szCs w:val="22"/>
        </w:rPr>
        <w:t>ą</w:t>
      </w:r>
      <w:r w:rsidRPr="00DD0392">
        <w:rPr>
          <w:rFonts w:ascii="Arial" w:hAnsi="Arial" w:cs="Arial"/>
          <w:sz w:val="22"/>
          <w:szCs w:val="22"/>
        </w:rPr>
        <w:t>cy: …</w:t>
      </w:r>
    </w:p>
    <w:p w14:paraId="6C35CAEC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66B6A8EF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0CA473E2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87BB391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4BF4666E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1BFE4D0A" w14:textId="163B8B54" w:rsidR="009C4962" w:rsidRPr="00AE353C" w:rsidRDefault="00AE353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 w:val="20"/>
                <w:rPrChange w:id="4" w:author="Holicka Izabela" w:date="2025-06-24T13:12:00Z" w16du:dateUtc="2025-06-24T11:12:00Z">
                  <w:rPr>
                    <w:rFonts w:ascii="Arial" w:hAnsi="Arial" w:cs="Arial"/>
                    <w:b/>
                    <w:color w:val="000000" w:themeColor="text1"/>
                    <w:szCs w:val="22"/>
                  </w:rPr>
                </w:rPrChange>
              </w:rPr>
            </w:pPr>
            <w:ins w:id="5" w:author="Holicka Izabela" w:date="2025-06-24T13:09:00Z" w16du:dateUtc="2025-06-24T11:09:00Z">
              <w:r w:rsidRPr="00AE353C">
                <w:rPr>
                  <w:rFonts w:ascii="Arial" w:hAnsi="Arial" w:cs="Arial"/>
                  <w:b/>
                  <w:color w:val="000000" w:themeColor="text1"/>
                  <w:sz w:val="20"/>
                  <w:rPrChange w:id="6" w:author="Holicka Izabela" w:date="2025-06-24T13:12:00Z" w16du:dateUtc="2025-06-24T11:12:00Z">
                    <w:rPr>
                      <w:rFonts w:ascii="Arial" w:hAnsi="Arial" w:cs="Arial"/>
                      <w:b/>
                      <w:color w:val="000000" w:themeColor="text1"/>
                      <w:szCs w:val="22"/>
                    </w:rPr>
                  </w:rPrChange>
                </w:rPr>
                <w:t>Nazwa kryterium</w:t>
              </w:r>
            </w:ins>
            <w:ins w:id="7" w:author="Holicka Izabela" w:date="2025-06-24T13:10:00Z" w16du:dateUtc="2025-06-24T11:10:00Z">
              <w:r w:rsidRPr="00AE353C">
                <w:rPr>
                  <w:rFonts w:ascii="Arial" w:hAnsi="Arial" w:cs="Arial"/>
                  <w:b/>
                  <w:color w:val="000000" w:themeColor="text1"/>
                  <w:sz w:val="20"/>
                  <w:rPrChange w:id="8" w:author="Holicka Izabela" w:date="2025-06-24T13:12:00Z" w16du:dateUtc="2025-06-24T11:12:00Z">
                    <w:rPr>
                      <w:rFonts w:ascii="Arial" w:hAnsi="Arial" w:cs="Arial"/>
                      <w:b/>
                      <w:color w:val="000000" w:themeColor="text1"/>
                      <w:szCs w:val="22"/>
                    </w:rPr>
                  </w:rPrChange>
                </w:rPr>
                <w:t>:</w:t>
              </w:r>
            </w:ins>
          </w:p>
          <w:p w14:paraId="163DD4CB" w14:textId="77777777" w:rsidR="00AE353C" w:rsidRPr="00AE353C" w:rsidRDefault="00AE353C" w:rsidP="009332BD">
            <w:pPr>
              <w:pStyle w:val="Akapitzlist"/>
              <w:spacing w:before="60" w:after="60" w:line="271" w:lineRule="auto"/>
              <w:ind w:left="0" w:firstLine="45"/>
              <w:contextualSpacing w:val="0"/>
              <w:rPr>
                <w:ins w:id="9" w:author="Holicka Izabela" w:date="2025-06-24T13:09:00Z" w16du:dateUtc="2025-06-24T11:09:00Z"/>
                <w:rFonts w:ascii="Arial" w:hAnsi="Arial" w:cs="Arial"/>
                <w:b/>
                <w:bCs/>
                <w:sz w:val="20"/>
                <w:szCs w:val="20"/>
                <w:rPrChange w:id="10" w:author="Holicka Izabela" w:date="2025-06-24T13:12:00Z" w16du:dateUtc="2025-06-24T11:12:00Z">
                  <w:rPr>
                    <w:ins w:id="11" w:author="Holicka Izabela" w:date="2025-06-24T13:09:00Z" w16du:dateUtc="2025-06-24T11:09:00Z"/>
                    <w:rFonts w:ascii="Arial" w:hAnsi="Arial" w:cs="Arial"/>
                    <w:b/>
                    <w:bCs/>
                    <w:sz w:val="24"/>
                    <w:szCs w:val="24"/>
                  </w:rPr>
                </w:rPrChange>
              </w:rPr>
            </w:pPr>
            <w:ins w:id="12" w:author="Holicka Izabela" w:date="2025-06-24T13:09:00Z" w16du:dateUtc="2025-06-24T11:09:00Z">
              <w:r w:rsidRPr="00AE353C">
                <w:rPr>
                  <w:rFonts w:ascii="Arial" w:hAnsi="Arial" w:cs="Arial"/>
                  <w:sz w:val="20"/>
                  <w:szCs w:val="20"/>
                  <w:rPrChange w:id="13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Zrównoważony rozwój województwa</w:t>
              </w:r>
              <w:r w:rsidRPr="00AE353C" w:rsidDel="00AE353C">
                <w:rPr>
                  <w:rFonts w:ascii="Arial" w:hAnsi="Arial" w:cs="Arial"/>
                  <w:b/>
                  <w:bCs/>
                  <w:sz w:val="20"/>
                  <w:szCs w:val="20"/>
                  <w:rPrChange w:id="14" w:author="Holicka Izabela" w:date="2025-06-24T13:12:00Z" w16du:dateUtc="2025-06-24T11:12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t xml:space="preserve"> </w:t>
              </w:r>
            </w:ins>
          </w:p>
          <w:p w14:paraId="05DE4B5C" w14:textId="45E78D99" w:rsidR="009C4962" w:rsidRPr="00AE353C" w:rsidDel="00AE353C" w:rsidRDefault="00AE353C" w:rsidP="009332BD">
            <w:pPr>
              <w:pStyle w:val="Akapitzlist"/>
              <w:spacing w:before="60" w:after="60" w:line="271" w:lineRule="auto"/>
              <w:ind w:left="0" w:firstLine="45"/>
              <w:contextualSpacing w:val="0"/>
              <w:rPr>
                <w:del w:id="15" w:author="Holicka Izabela" w:date="2025-06-24T13:08:00Z" w16du:dateUtc="2025-06-24T11:08:00Z"/>
                <w:rFonts w:ascii="Arial" w:hAnsi="Arial" w:cs="Arial"/>
                <w:bCs/>
                <w:sz w:val="20"/>
                <w:szCs w:val="20"/>
                <w:rPrChange w:id="16" w:author="Holicka Izabela" w:date="2025-06-24T13:12:00Z" w16du:dateUtc="2025-06-24T11:12:00Z">
                  <w:rPr>
                    <w:del w:id="17" w:author="Holicka Izabela" w:date="2025-06-24T13:08:00Z" w16du:dateUtc="2025-06-24T11:08:00Z"/>
                    <w:rFonts w:ascii="Arial" w:hAnsi="Arial" w:cs="Arial"/>
                    <w:bCs/>
                  </w:rPr>
                </w:rPrChange>
              </w:rPr>
            </w:pPr>
            <w:ins w:id="18" w:author="Holicka Izabela" w:date="2025-06-24T13:09:00Z" w16du:dateUtc="2025-06-24T11:09:00Z">
              <w:r w:rsidRPr="00AE353C">
                <w:rPr>
                  <w:rFonts w:ascii="Arial" w:hAnsi="Arial" w:cs="Arial"/>
                  <w:b/>
                  <w:bCs/>
                  <w:sz w:val="20"/>
                  <w:szCs w:val="20"/>
                  <w:rPrChange w:id="19" w:author="Holicka Izabela" w:date="2025-06-24T13:12:00Z" w16du:dateUtc="2025-06-24T11:12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t>Def</w:t>
              </w:r>
            </w:ins>
            <w:ins w:id="20" w:author="Holicka Izabela" w:date="2025-06-24T13:10:00Z" w16du:dateUtc="2025-06-24T11:10:00Z">
              <w:r w:rsidRPr="00AE353C">
                <w:rPr>
                  <w:rFonts w:ascii="Arial" w:hAnsi="Arial" w:cs="Arial"/>
                  <w:b/>
                  <w:bCs/>
                  <w:sz w:val="20"/>
                  <w:szCs w:val="20"/>
                  <w:rPrChange w:id="21" w:author="Holicka Izabela" w:date="2025-06-24T13:12:00Z" w16du:dateUtc="2025-06-24T11:12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t>inicja kryterium:</w:t>
              </w:r>
            </w:ins>
            <w:del w:id="22" w:author="Holicka Izabela" w:date="2025-06-24T13:08:00Z" w16du:dateUtc="2025-06-24T11:08:00Z">
              <w:r w:rsidR="009C4962" w:rsidRPr="00AE353C" w:rsidDel="00AE353C">
                <w:rPr>
                  <w:rFonts w:ascii="Arial" w:hAnsi="Arial" w:cs="Arial"/>
                  <w:b/>
                  <w:bCs/>
                  <w:sz w:val="20"/>
                  <w:szCs w:val="20"/>
                  <w:rPrChange w:id="23" w:author="Holicka Izabela" w:date="2025-06-24T13:12:00Z" w16du:dateUtc="2025-06-24T11:12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delText>…nazwa kryterium</w:delText>
              </w:r>
            </w:del>
          </w:p>
          <w:p w14:paraId="6E5493F2" w14:textId="7ACC47CD" w:rsidR="00AE353C" w:rsidRPr="00AE353C" w:rsidRDefault="009C4962" w:rsidP="00AE353C">
            <w:pPr>
              <w:spacing w:line="360" w:lineRule="auto"/>
              <w:contextualSpacing/>
              <w:rPr>
                <w:ins w:id="24" w:author="Holicka Izabela" w:date="2025-06-24T13:10:00Z" w16du:dateUtc="2025-06-24T11:10:00Z"/>
                <w:rFonts w:ascii="Arial" w:hAnsi="Arial" w:cs="Arial"/>
                <w:sz w:val="20"/>
                <w:rPrChange w:id="25" w:author="Holicka Izabela" w:date="2025-06-24T13:12:00Z" w16du:dateUtc="2025-06-24T11:12:00Z">
                  <w:rPr>
                    <w:ins w:id="26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del w:id="27" w:author="Holicka Izabela" w:date="2025-06-24T13:08:00Z" w16du:dateUtc="2025-06-24T11:08:00Z">
              <w:r w:rsidRPr="00AE353C" w:rsidDel="00AE353C">
                <w:rPr>
                  <w:rFonts w:ascii="Arial" w:hAnsi="Arial" w:cs="Arial"/>
                  <w:bCs/>
                  <w:sz w:val="20"/>
                  <w:rPrChange w:id="28" w:author="Holicka Izabela" w:date="2025-06-24T13:12:00Z" w16du:dateUtc="2025-06-24T11:12:00Z">
                    <w:rPr>
                      <w:rFonts w:ascii="Arial" w:hAnsi="Arial" w:cs="Arial"/>
                      <w:bCs/>
                      <w:sz w:val="22"/>
                      <w:szCs w:val="22"/>
                    </w:rPr>
                  </w:rPrChange>
                </w:rPr>
                <w:delText>…</w:delText>
              </w:r>
            </w:del>
            <w:ins w:id="29" w:author="Holicka Izabela" w:date="2025-06-24T13:10:00Z" w16du:dateUtc="2025-06-24T11:10:00Z">
              <w:r w:rsidR="00AE353C" w:rsidRPr="00AE353C">
                <w:rPr>
                  <w:rFonts w:ascii="Arial" w:hAnsi="Arial" w:cs="Arial"/>
                  <w:sz w:val="20"/>
                  <w:rPrChange w:id="30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 xml:space="preserve"> </w:t>
              </w:r>
              <w:r w:rsidR="00AE353C" w:rsidRPr="00AE353C">
                <w:rPr>
                  <w:rFonts w:ascii="Arial" w:hAnsi="Arial" w:cs="Arial"/>
                  <w:sz w:val="20"/>
                  <w:rPrChange w:id="31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Ocenie podlega wpływ projektu na realizację Strategii Rozwoju Województwa Zachodniopomorskiego do roku 2030, Planu Zagospodarowania Przestrzennego WZ, polityki edukacyjnej województwa zachodniopomorskiego wdrażanej w ramach Zachodniopomorskiego Modelu Programowania Rozwoju.</w:t>
              </w:r>
            </w:ins>
          </w:p>
          <w:p w14:paraId="3DBCA92B" w14:textId="77777777" w:rsidR="00AE353C" w:rsidRPr="00AE353C" w:rsidRDefault="00AE353C" w:rsidP="00AE353C">
            <w:pPr>
              <w:spacing w:line="360" w:lineRule="auto"/>
              <w:contextualSpacing/>
              <w:rPr>
                <w:ins w:id="32" w:author="Holicka Izabela" w:date="2025-06-24T13:10:00Z" w16du:dateUtc="2025-06-24T11:10:00Z"/>
                <w:rFonts w:ascii="Arial" w:hAnsi="Arial" w:cs="Arial"/>
                <w:sz w:val="20"/>
                <w:rPrChange w:id="33" w:author="Holicka Izabela" w:date="2025-06-24T13:12:00Z" w16du:dateUtc="2025-06-24T11:12:00Z">
                  <w:rPr>
                    <w:ins w:id="34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35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36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Przy ocenie brane będzie pod uwagę oddziaływanie projektów na realizację ww. dokumentów pozwalające na wzmocnienie spójności przestrzennej, społecznej i infrastrukturalnej.</w:t>
              </w:r>
            </w:ins>
          </w:p>
          <w:p w14:paraId="09B2B303" w14:textId="77777777" w:rsidR="00AE353C" w:rsidRPr="00AE353C" w:rsidRDefault="00AE353C" w:rsidP="00AE353C">
            <w:pPr>
              <w:spacing w:line="360" w:lineRule="auto"/>
              <w:contextualSpacing/>
              <w:rPr>
                <w:ins w:id="37" w:author="Holicka Izabela" w:date="2025-06-24T13:10:00Z" w16du:dateUtc="2025-06-24T11:10:00Z"/>
                <w:rFonts w:ascii="Arial" w:hAnsi="Arial" w:cs="Arial"/>
                <w:b/>
                <w:sz w:val="20"/>
                <w:rPrChange w:id="38" w:author="Holicka Izabela" w:date="2025-06-24T13:12:00Z" w16du:dateUtc="2025-06-24T11:12:00Z">
                  <w:rPr>
                    <w:ins w:id="39" w:author="Holicka Izabela" w:date="2025-06-24T13:10:00Z" w16du:dateUtc="2025-06-24T11:10:00Z"/>
                    <w:rFonts w:ascii="Myriad Pro" w:hAnsi="Myriad Pro" w:cs="Arial"/>
                    <w:b/>
                  </w:rPr>
                </w:rPrChange>
              </w:rPr>
            </w:pPr>
            <w:ins w:id="40" w:author="Holicka Izabela" w:date="2025-06-24T13:10:00Z" w16du:dateUtc="2025-06-24T11:10:00Z">
              <w:r w:rsidRPr="00AE353C">
                <w:rPr>
                  <w:rFonts w:ascii="Arial" w:hAnsi="Arial" w:cs="Arial"/>
                  <w:b/>
                  <w:sz w:val="20"/>
                  <w:rPrChange w:id="41" w:author="Holicka Izabela" w:date="2025-06-24T13:12:00Z" w16du:dateUtc="2025-06-24T11:12:00Z">
                    <w:rPr>
                      <w:rFonts w:ascii="Myriad Pro" w:hAnsi="Myriad Pro" w:cs="Arial"/>
                      <w:b/>
                    </w:rPr>
                  </w:rPrChange>
                </w:rPr>
                <w:t>Zasady oceny</w:t>
              </w:r>
            </w:ins>
          </w:p>
          <w:p w14:paraId="2F3491CA" w14:textId="77777777" w:rsidR="00AE353C" w:rsidRPr="00AE353C" w:rsidRDefault="00AE353C" w:rsidP="00AE353C">
            <w:pPr>
              <w:spacing w:line="271" w:lineRule="auto"/>
              <w:rPr>
                <w:ins w:id="42" w:author="Holicka Izabela" w:date="2025-06-24T13:10:00Z" w16du:dateUtc="2025-06-24T11:10:00Z"/>
                <w:rFonts w:ascii="Arial" w:hAnsi="Arial" w:cs="Arial"/>
                <w:sz w:val="20"/>
                <w:rPrChange w:id="43" w:author="Holicka Izabela" w:date="2025-06-24T13:12:00Z" w16du:dateUtc="2025-06-24T11:12:00Z">
                  <w:rPr>
                    <w:ins w:id="44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45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46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 xml:space="preserve">Kryterium </w:t>
              </w:r>
              <w:r w:rsidRPr="00AE353C">
                <w:rPr>
                  <w:rFonts w:ascii="Arial" w:hAnsi="Arial" w:cs="Arial"/>
                  <w:sz w:val="20"/>
                  <w:rPrChange w:id="47" w:author="Holicka Izabela" w:date="2025-06-24T13:12:00Z" w16du:dateUtc="2025-06-24T11:12:00Z">
                    <w:rPr>
                      <w:rFonts w:ascii="Myriad Pro" w:hAnsi="Myriad Pro"/>
                    </w:rPr>
                  </w:rPrChange>
                </w:rPr>
                <w:t xml:space="preserve"> </w:t>
              </w:r>
              <w:r w:rsidRPr="00AE353C">
                <w:rPr>
                  <w:rFonts w:ascii="Arial" w:hAnsi="Arial" w:cs="Arial"/>
                  <w:sz w:val="20"/>
                  <w:rPrChange w:id="48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zostanie zweryfikowane na podstawie treści wniosku o dofinansowanie projektu.</w:t>
              </w:r>
            </w:ins>
          </w:p>
          <w:p w14:paraId="580C7D89" w14:textId="2333756B" w:rsidR="00AE353C" w:rsidRPr="00AE353C" w:rsidRDefault="009C4962" w:rsidP="00AE353C">
            <w:pPr>
              <w:spacing w:line="360" w:lineRule="auto"/>
              <w:contextualSpacing/>
              <w:rPr>
                <w:ins w:id="49" w:author="Holicka Izabela" w:date="2025-06-24T13:10:00Z" w16du:dateUtc="2025-06-24T11:10:00Z"/>
                <w:rFonts w:ascii="Arial" w:hAnsi="Arial" w:cs="Arial"/>
                <w:sz w:val="20"/>
                <w:rPrChange w:id="50" w:author="Holicka Izabela" w:date="2025-06-24T13:12:00Z" w16du:dateUtc="2025-06-24T11:12:00Z">
                  <w:rPr>
                    <w:ins w:id="51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del w:id="52" w:author="Holicka Izabela" w:date="2025-06-24T13:08:00Z" w16du:dateUtc="2025-06-24T11:08:00Z">
              <w:r w:rsidRPr="00AE353C" w:rsidDel="00AE353C">
                <w:rPr>
                  <w:rFonts w:ascii="Arial" w:hAnsi="Arial" w:cs="Arial"/>
                  <w:bCs/>
                  <w:sz w:val="20"/>
                  <w:rPrChange w:id="53" w:author="Holicka Izabela" w:date="2025-06-24T13:12:00Z" w16du:dateUtc="2025-06-24T11:12:00Z">
                    <w:rPr>
                      <w:rFonts w:ascii="Arial" w:hAnsi="Arial" w:cs="Arial"/>
                      <w:bCs/>
                      <w:sz w:val="22"/>
                      <w:szCs w:val="22"/>
                    </w:rPr>
                  </w:rPrChange>
                </w:rPr>
                <w:delText>d</w:delText>
              </w:r>
            </w:del>
            <w:ins w:id="54" w:author="Holicka Izabela" w:date="2025-06-24T13:10:00Z" w16du:dateUtc="2025-06-24T11:10:00Z">
              <w:r w:rsidR="00AE353C" w:rsidRPr="00AE353C">
                <w:rPr>
                  <w:rFonts w:ascii="Arial" w:hAnsi="Arial" w:cs="Arial"/>
                  <w:sz w:val="20"/>
                  <w:rPrChange w:id="55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 xml:space="preserve"> </w:t>
              </w:r>
              <w:r w:rsidR="00AE353C" w:rsidRPr="00AE353C">
                <w:rPr>
                  <w:rFonts w:ascii="Arial" w:hAnsi="Arial" w:cs="Arial"/>
                  <w:sz w:val="20"/>
                  <w:rPrChange w:id="56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Spełnienie kryterium pozwala na zwiększenie punktacji projektów, których ocena zakończyła się wynikiem pozytywnym.</w:t>
              </w:r>
            </w:ins>
          </w:p>
          <w:p w14:paraId="7238CD4E" w14:textId="77777777" w:rsidR="00AE353C" w:rsidRPr="00AE353C" w:rsidRDefault="00AE353C" w:rsidP="00AE353C">
            <w:pPr>
              <w:spacing w:line="360" w:lineRule="auto"/>
              <w:contextualSpacing/>
              <w:rPr>
                <w:ins w:id="57" w:author="Holicka Izabela" w:date="2025-06-24T13:10:00Z" w16du:dateUtc="2025-06-24T11:10:00Z"/>
                <w:rFonts w:ascii="Arial" w:hAnsi="Arial" w:cs="Arial"/>
                <w:sz w:val="20"/>
                <w:rPrChange w:id="58" w:author="Holicka Izabela" w:date="2025-06-24T13:12:00Z" w16du:dateUtc="2025-06-24T11:12:00Z">
                  <w:rPr>
                    <w:ins w:id="59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60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61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Kryterium oceniane jest przez panel strategiczny.</w:t>
              </w:r>
            </w:ins>
          </w:p>
          <w:p w14:paraId="08290FB1" w14:textId="77777777" w:rsidR="00AE353C" w:rsidRPr="00AE353C" w:rsidRDefault="00AE353C" w:rsidP="00AE353C">
            <w:pPr>
              <w:spacing w:line="360" w:lineRule="auto"/>
              <w:contextualSpacing/>
              <w:rPr>
                <w:ins w:id="62" w:author="Holicka Izabela" w:date="2025-06-24T13:10:00Z" w16du:dateUtc="2025-06-24T11:10:00Z"/>
                <w:rFonts w:ascii="Arial" w:hAnsi="Arial" w:cs="Arial"/>
                <w:sz w:val="20"/>
                <w:rPrChange w:id="63" w:author="Holicka Izabela" w:date="2025-06-24T13:12:00Z" w16du:dateUtc="2025-06-24T11:12:00Z">
                  <w:rPr>
                    <w:ins w:id="64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65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66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Spełnienie kryterium przez projekt powoduje zwiększenie punktacji projektu o maksymalnie 30  pkt.</w:t>
              </w:r>
            </w:ins>
          </w:p>
          <w:p w14:paraId="2A4BB193" w14:textId="77777777" w:rsidR="00AE353C" w:rsidRPr="00AE353C" w:rsidRDefault="00AE353C" w:rsidP="00AE353C">
            <w:pPr>
              <w:spacing w:line="360" w:lineRule="auto"/>
              <w:contextualSpacing/>
              <w:rPr>
                <w:ins w:id="67" w:author="Holicka Izabela" w:date="2025-06-24T13:10:00Z" w16du:dateUtc="2025-06-24T11:10:00Z"/>
                <w:rFonts w:ascii="Arial" w:hAnsi="Arial" w:cs="Arial"/>
                <w:sz w:val="20"/>
                <w:rPrChange w:id="68" w:author="Holicka Izabela" w:date="2025-06-24T13:12:00Z" w16du:dateUtc="2025-06-24T11:12:00Z">
                  <w:rPr>
                    <w:ins w:id="69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70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71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 xml:space="preserve">Kryterium punktowe: </w:t>
              </w:r>
            </w:ins>
          </w:p>
          <w:p w14:paraId="34E817B0" w14:textId="6AA60197" w:rsidR="00AE353C" w:rsidRPr="00AE353C" w:rsidRDefault="00AE353C" w:rsidP="00AE353C">
            <w:pPr>
              <w:spacing w:line="360" w:lineRule="auto"/>
              <w:contextualSpacing/>
              <w:rPr>
                <w:ins w:id="72" w:author="Holicka Izabela" w:date="2025-06-24T13:10:00Z" w16du:dateUtc="2025-06-24T11:10:00Z"/>
                <w:rFonts w:ascii="Arial" w:hAnsi="Arial" w:cs="Arial"/>
                <w:sz w:val="20"/>
                <w:rPrChange w:id="73" w:author="Holicka Izabela" w:date="2025-06-24T13:12:00Z" w16du:dateUtc="2025-06-24T11:12:00Z">
                  <w:rPr>
                    <w:ins w:id="74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75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76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•</w:t>
              </w:r>
            </w:ins>
            <w:ins w:id="77" w:author="Holicka Izabela" w:date="2025-06-24T13:12:00Z" w16du:dateUtc="2025-06-24T11:12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78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79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30 pkt: spełnia kryterium (wysoki wpływ na realizację Strategii Rozwoju Województwa</w:t>
              </w:r>
            </w:ins>
          </w:p>
          <w:p w14:paraId="46E1991F" w14:textId="77777777" w:rsidR="00AE353C" w:rsidRPr="00AE353C" w:rsidRDefault="00AE353C" w:rsidP="00AE353C">
            <w:pPr>
              <w:spacing w:line="360" w:lineRule="auto"/>
              <w:contextualSpacing/>
              <w:rPr>
                <w:ins w:id="80" w:author="Holicka Izabela" w:date="2025-06-24T13:10:00Z" w16du:dateUtc="2025-06-24T11:10:00Z"/>
                <w:rFonts w:ascii="Arial" w:hAnsi="Arial" w:cs="Arial"/>
                <w:sz w:val="20"/>
                <w:rPrChange w:id="81" w:author="Holicka Izabela" w:date="2025-06-24T13:12:00Z" w16du:dateUtc="2025-06-24T11:12:00Z">
                  <w:rPr>
                    <w:ins w:id="82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83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84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Zachodniopomorskiego do roku 2030, Planu Zagospodarowania Przestrzennego WZ, polityki edukacyjnej województwa zachodniopomorskiego wdrażanej w ramach Zachodniopomorskiego Modelu Programowania Rozwoju</w:t>
              </w:r>
            </w:ins>
          </w:p>
          <w:p w14:paraId="57BC2076" w14:textId="0EFD4472" w:rsidR="00AE353C" w:rsidRPr="00AE353C" w:rsidRDefault="00AE353C" w:rsidP="00AE353C">
            <w:pPr>
              <w:spacing w:line="360" w:lineRule="auto"/>
              <w:contextualSpacing/>
              <w:rPr>
                <w:ins w:id="85" w:author="Holicka Izabela" w:date="2025-06-24T13:10:00Z" w16du:dateUtc="2025-06-24T11:10:00Z"/>
                <w:rFonts w:ascii="Arial" w:hAnsi="Arial" w:cs="Arial"/>
                <w:sz w:val="20"/>
                <w:rPrChange w:id="86" w:author="Holicka Izabela" w:date="2025-06-24T13:12:00Z" w16du:dateUtc="2025-06-24T11:12:00Z">
                  <w:rPr>
                    <w:ins w:id="87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88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89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•</w:t>
              </w:r>
            </w:ins>
            <w:ins w:id="90" w:author="Holicka Izabela" w:date="2025-06-24T13:12:00Z" w16du:dateUtc="2025-06-24T11:12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91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92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20 pkt: spełnia kryterium (średni wpływ na realizację Strategii Rozwoju Województwa</w:t>
              </w:r>
            </w:ins>
          </w:p>
          <w:p w14:paraId="673645C7" w14:textId="77777777" w:rsidR="00AE353C" w:rsidRPr="00AE353C" w:rsidRDefault="00AE353C" w:rsidP="00AE353C">
            <w:pPr>
              <w:spacing w:line="360" w:lineRule="auto"/>
              <w:contextualSpacing/>
              <w:rPr>
                <w:ins w:id="93" w:author="Holicka Izabela" w:date="2025-06-24T13:10:00Z" w16du:dateUtc="2025-06-24T11:10:00Z"/>
                <w:rFonts w:ascii="Arial" w:hAnsi="Arial" w:cs="Arial"/>
                <w:sz w:val="20"/>
                <w:rPrChange w:id="94" w:author="Holicka Izabela" w:date="2025-06-24T13:12:00Z" w16du:dateUtc="2025-06-24T11:12:00Z">
                  <w:rPr>
                    <w:ins w:id="95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96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97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 xml:space="preserve">Zachodniopomorskiego do roku 2030, Planu Zagospodarowania Przestrzennego WZ, polityki edukacyjnej województwa zachodniopomorskiego wdrażanej w ramach Zachodniopomorskiego Modelu Programowania Rozwoju </w:t>
              </w:r>
            </w:ins>
          </w:p>
          <w:p w14:paraId="281FC740" w14:textId="282FF6E7" w:rsidR="00AE353C" w:rsidRPr="00AE353C" w:rsidRDefault="00AE353C" w:rsidP="00AE353C">
            <w:pPr>
              <w:spacing w:line="360" w:lineRule="auto"/>
              <w:contextualSpacing/>
              <w:rPr>
                <w:ins w:id="98" w:author="Holicka Izabela" w:date="2025-06-24T13:10:00Z" w16du:dateUtc="2025-06-24T11:10:00Z"/>
                <w:rFonts w:ascii="Arial" w:hAnsi="Arial" w:cs="Arial"/>
                <w:sz w:val="20"/>
                <w:rPrChange w:id="99" w:author="Holicka Izabela" w:date="2025-06-24T13:12:00Z" w16du:dateUtc="2025-06-24T11:12:00Z">
                  <w:rPr>
                    <w:ins w:id="100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101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02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•</w:t>
              </w:r>
            </w:ins>
            <w:ins w:id="103" w:author="Holicka Izabela" w:date="2025-06-24T13:12:00Z" w16du:dateUtc="2025-06-24T11:12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04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05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10 pkt spełnia kryterium (niski wpływ na realizację Strategii Rozwoju Województwa</w:t>
              </w:r>
            </w:ins>
          </w:p>
          <w:p w14:paraId="662BA190" w14:textId="77777777" w:rsidR="00AE353C" w:rsidRPr="00AE353C" w:rsidRDefault="00AE353C" w:rsidP="00AE353C">
            <w:pPr>
              <w:spacing w:line="360" w:lineRule="auto"/>
              <w:contextualSpacing/>
              <w:rPr>
                <w:ins w:id="106" w:author="Holicka Izabela" w:date="2025-06-24T13:10:00Z" w16du:dateUtc="2025-06-24T11:10:00Z"/>
                <w:rFonts w:ascii="Arial" w:hAnsi="Arial" w:cs="Arial"/>
                <w:sz w:val="20"/>
                <w:rPrChange w:id="107" w:author="Holicka Izabela" w:date="2025-06-24T13:12:00Z" w16du:dateUtc="2025-06-24T11:12:00Z">
                  <w:rPr>
                    <w:ins w:id="108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109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10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Zachodniopomorskiego do roku 2030, Planu Zagospodarowania Przestrzennego WZ, polityki edukacyjnej województwa zachodniopomorskiego wdrażanej w ramach Zachodniopomorskiego Modelu Programowania Rozwoju</w:t>
              </w:r>
            </w:ins>
          </w:p>
          <w:p w14:paraId="32E1FDCF" w14:textId="37612EC4" w:rsidR="00AE353C" w:rsidRPr="00AE353C" w:rsidRDefault="00AE353C" w:rsidP="00AE353C">
            <w:pPr>
              <w:spacing w:line="360" w:lineRule="auto"/>
              <w:contextualSpacing/>
              <w:rPr>
                <w:ins w:id="111" w:author="Holicka Izabela" w:date="2025-06-24T13:10:00Z" w16du:dateUtc="2025-06-24T11:10:00Z"/>
                <w:rFonts w:ascii="Arial" w:hAnsi="Arial" w:cs="Arial"/>
                <w:sz w:val="20"/>
                <w:rPrChange w:id="112" w:author="Holicka Izabela" w:date="2025-06-24T13:12:00Z" w16du:dateUtc="2025-06-24T11:12:00Z">
                  <w:rPr>
                    <w:ins w:id="113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114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15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•</w:t>
              </w:r>
            </w:ins>
            <w:ins w:id="116" w:author="Holicka Izabela" w:date="2025-06-24T13:12:00Z" w16du:dateUtc="2025-06-24T11:12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17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18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0 pkt nie spełnia kryterium (brak wpływu na realizację Strategii Rozwoju Województwa</w:t>
              </w:r>
            </w:ins>
          </w:p>
          <w:p w14:paraId="22D2C8A4" w14:textId="77777777" w:rsidR="00AE353C" w:rsidRPr="00AE353C" w:rsidRDefault="00AE353C" w:rsidP="00AE353C">
            <w:pPr>
              <w:spacing w:line="360" w:lineRule="auto"/>
              <w:contextualSpacing/>
              <w:rPr>
                <w:ins w:id="119" w:author="Holicka Izabela" w:date="2025-06-24T13:10:00Z" w16du:dateUtc="2025-06-24T11:10:00Z"/>
                <w:rFonts w:ascii="Arial" w:hAnsi="Arial" w:cs="Arial"/>
                <w:sz w:val="20"/>
                <w:rPrChange w:id="120" w:author="Holicka Izabela" w:date="2025-06-24T13:12:00Z" w16du:dateUtc="2025-06-24T11:12:00Z">
                  <w:rPr>
                    <w:ins w:id="121" w:author="Holicka Izabela" w:date="2025-06-24T13:10:00Z" w16du:dateUtc="2025-06-24T11:10:00Z"/>
                    <w:rFonts w:ascii="Myriad Pro" w:hAnsi="Myriad Pro" w:cs="Arial"/>
                  </w:rPr>
                </w:rPrChange>
              </w:rPr>
            </w:pPr>
            <w:ins w:id="122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23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Zachodniopomorskiego do roku 2030, Planu Zagospodarowania Przestrzennego WZ, polityki edukacyjnej województwa zachodniopomorskiego wdrażanej w ramach Zachodniopomorskiego Modelu Programowania Rozwoju).</w:t>
              </w:r>
            </w:ins>
          </w:p>
          <w:p w14:paraId="3BFDA9EA" w14:textId="2EAC4DDA" w:rsidR="009C4962" w:rsidRPr="00AE353C" w:rsidDel="00AE353C" w:rsidRDefault="00AE353C" w:rsidP="00AE353C">
            <w:pPr>
              <w:spacing w:line="271" w:lineRule="auto"/>
              <w:rPr>
                <w:del w:id="124" w:author="Holicka Izabela" w:date="2025-06-24T13:08:00Z" w16du:dateUtc="2025-06-24T11:08:00Z"/>
                <w:rFonts w:ascii="Arial" w:hAnsi="Arial" w:cs="Arial"/>
                <w:bCs/>
                <w:sz w:val="20"/>
                <w:rPrChange w:id="125" w:author="Holicka Izabela" w:date="2025-06-24T13:11:00Z" w16du:dateUtc="2025-06-24T11:11:00Z">
                  <w:rPr>
                    <w:del w:id="126" w:author="Holicka Izabela" w:date="2025-06-24T13:08:00Z" w16du:dateUtc="2025-06-24T11:08:00Z"/>
                    <w:rFonts w:ascii="Arial" w:hAnsi="Arial" w:cs="Arial"/>
                    <w:bCs/>
                    <w:szCs w:val="22"/>
                  </w:rPr>
                </w:rPrChange>
              </w:rPr>
            </w:pPr>
            <w:ins w:id="127" w:author="Holicka Izabela" w:date="2025-06-24T13:10:00Z" w16du:dateUtc="2025-06-24T11:10:00Z">
              <w:r w:rsidRPr="00AE353C">
                <w:rPr>
                  <w:rFonts w:ascii="Arial" w:hAnsi="Arial" w:cs="Arial"/>
                  <w:sz w:val="20"/>
                  <w:rPrChange w:id="128" w:author="Holicka Izabela" w:date="2025-06-24T13:12:00Z" w16du:dateUtc="2025-06-24T11:12:00Z">
                    <w:rPr>
                      <w:rFonts w:ascii="Myriad Pro" w:hAnsi="Myriad Pro" w:cs="Arial"/>
                    </w:rPr>
                  </w:rPrChange>
                </w:rPr>
                <w:t>W uzasadnionych przypadkach IZ FEPZ 2021-2027 może zrezygnować z przeprowadzania oceny strategicznej.</w:t>
              </w:r>
            </w:ins>
            <w:del w:id="129" w:author="Holicka Izabela" w:date="2025-06-24T13:08:00Z" w16du:dateUtc="2025-06-24T11:08:00Z">
              <w:r w:rsidR="009C4962" w:rsidRPr="00AE353C" w:rsidDel="00AE353C">
                <w:rPr>
                  <w:rFonts w:ascii="Arial" w:hAnsi="Arial" w:cs="Arial"/>
                  <w:bCs/>
                  <w:sz w:val="20"/>
                  <w:rPrChange w:id="130" w:author="Holicka Izabela" w:date="2025-06-24T13:11:00Z" w16du:dateUtc="2025-06-24T11:11:00Z">
                    <w:rPr>
                      <w:rFonts w:ascii="Arial" w:hAnsi="Arial" w:cs="Arial"/>
                      <w:bCs/>
                      <w:sz w:val="22"/>
                      <w:szCs w:val="22"/>
                    </w:rPr>
                  </w:rPrChange>
                </w:rPr>
                <w:delText>efinicja kryterium</w:delText>
              </w:r>
            </w:del>
          </w:p>
          <w:p w14:paraId="0D6C5745" w14:textId="77777777" w:rsidR="009C4962" w:rsidRPr="00AE353C" w:rsidRDefault="009C4962" w:rsidP="009332BD">
            <w:pPr>
              <w:spacing w:line="271" w:lineRule="auto"/>
              <w:rPr>
                <w:rFonts w:ascii="Arial" w:hAnsi="Arial" w:cs="Arial"/>
                <w:bCs/>
                <w:i/>
                <w:sz w:val="20"/>
                <w:rPrChange w:id="131" w:author="Holicka Izabela" w:date="2025-06-24T13:11:00Z" w16du:dateUtc="2025-06-24T11:11:00Z">
                  <w:rPr>
                    <w:rFonts w:ascii="Arial" w:hAnsi="Arial" w:cs="Arial"/>
                    <w:bCs/>
                    <w:i/>
                    <w:szCs w:val="22"/>
                  </w:rPr>
                </w:rPrChange>
              </w:rPr>
            </w:pPr>
          </w:p>
          <w:p w14:paraId="105C9CB4" w14:textId="77777777" w:rsidR="009C4962" w:rsidRPr="00AE353C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 w:val="20"/>
                <w:rPrChange w:id="132" w:author="Holicka Izabela" w:date="2025-06-24T13:11:00Z" w16du:dateUtc="2025-06-24T11:11:00Z">
                  <w:rPr>
                    <w:rFonts w:ascii="Arial" w:hAnsi="Arial" w:cs="Arial"/>
                    <w:b/>
                    <w:color w:val="000000" w:themeColor="text1"/>
                    <w:szCs w:val="22"/>
                  </w:rPr>
                </w:rPrChange>
              </w:rPr>
            </w:pPr>
          </w:p>
        </w:tc>
      </w:tr>
      <w:tr w:rsidR="009C4962" w:rsidRPr="00595590" w14:paraId="79B51763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A0A56E9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7196443E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4F1CCA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0338B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528B8248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C4FC54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0FB75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5110D990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11E8A2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43167EF2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0E774660" w14:textId="77777777" w:rsidR="00F7176C" w:rsidRPr="00595590" w:rsidRDefault="00F7176C" w:rsidP="00F7176C">
      <w:pPr>
        <w:rPr>
          <w:rFonts w:ascii="Arial" w:hAnsi="Arial" w:cs="Arial"/>
        </w:rPr>
      </w:pPr>
    </w:p>
    <w:p w14:paraId="10D39B48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20F8DACC" w14:textId="77777777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05EE7C16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3CE18" w14:textId="77777777" w:rsidR="00512B86" w:rsidRDefault="00512B86" w:rsidP="00A078CC">
      <w:r>
        <w:separator/>
      </w:r>
    </w:p>
  </w:endnote>
  <w:endnote w:type="continuationSeparator" w:id="0">
    <w:p w14:paraId="4C05CC72" w14:textId="77777777" w:rsidR="00512B86" w:rsidRDefault="00512B86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78DB3" w14:textId="77777777" w:rsidR="00512B86" w:rsidRDefault="00512B86" w:rsidP="00A078CC">
      <w:r>
        <w:separator/>
      </w:r>
    </w:p>
  </w:footnote>
  <w:footnote w:type="continuationSeparator" w:id="0">
    <w:p w14:paraId="50DE8142" w14:textId="77777777" w:rsidR="00512B86" w:rsidRDefault="00512B86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1ADDE" w14:textId="245E70E2" w:rsidR="00F7176C" w:rsidRDefault="00B6676F">
    <w:pPr>
      <w:pStyle w:val="Nagwek"/>
    </w:pPr>
    <w:r w:rsidRPr="00B6676F">
      <w:rPr>
        <w:rFonts w:ascii="Arial" w:eastAsia="Aptos" w:hAnsi="Arial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032DFE54" wp14:editId="17E0E6F3">
          <wp:simplePos x="0" y="0"/>
          <wp:positionH relativeFrom="margin">
            <wp:posOffset>-314325</wp:posOffset>
          </wp:positionH>
          <wp:positionV relativeFrom="paragraph">
            <wp:posOffset>-19685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868173">
    <w:abstractNumId w:val="6"/>
  </w:num>
  <w:num w:numId="2" w16cid:durableId="2122063026">
    <w:abstractNumId w:val="8"/>
  </w:num>
  <w:num w:numId="3" w16cid:durableId="1235779317">
    <w:abstractNumId w:val="12"/>
  </w:num>
  <w:num w:numId="4" w16cid:durableId="1260211800">
    <w:abstractNumId w:val="7"/>
  </w:num>
  <w:num w:numId="5" w16cid:durableId="1466386945">
    <w:abstractNumId w:val="10"/>
  </w:num>
  <w:num w:numId="6" w16cid:durableId="69693227">
    <w:abstractNumId w:val="4"/>
  </w:num>
  <w:num w:numId="7" w16cid:durableId="741028991">
    <w:abstractNumId w:val="5"/>
  </w:num>
  <w:num w:numId="8" w16cid:durableId="575747962">
    <w:abstractNumId w:val="1"/>
  </w:num>
  <w:num w:numId="9" w16cid:durableId="1677075576">
    <w:abstractNumId w:val="14"/>
  </w:num>
  <w:num w:numId="10" w16cid:durableId="303043558">
    <w:abstractNumId w:val="9"/>
  </w:num>
  <w:num w:numId="11" w16cid:durableId="730155259">
    <w:abstractNumId w:val="2"/>
  </w:num>
  <w:num w:numId="12" w16cid:durableId="746151317">
    <w:abstractNumId w:val="11"/>
  </w:num>
  <w:num w:numId="13" w16cid:durableId="1927839153">
    <w:abstractNumId w:val="13"/>
  </w:num>
  <w:num w:numId="14" w16cid:durableId="780689697">
    <w:abstractNumId w:val="3"/>
  </w:num>
  <w:num w:numId="15" w16cid:durableId="3474138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licka Izabela">
    <w15:presenceInfo w15:providerId="AD" w15:userId="S-1-5-21-3393568487-1861379847-1670424583-20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F1395"/>
    <w:rsid w:val="00171BD7"/>
    <w:rsid w:val="00213A87"/>
    <w:rsid w:val="00312C3A"/>
    <w:rsid w:val="003E21DE"/>
    <w:rsid w:val="003E64F6"/>
    <w:rsid w:val="00421020"/>
    <w:rsid w:val="004500BF"/>
    <w:rsid w:val="00490A3B"/>
    <w:rsid w:val="004928DE"/>
    <w:rsid w:val="0049496D"/>
    <w:rsid w:val="004F744D"/>
    <w:rsid w:val="00512B86"/>
    <w:rsid w:val="0053327B"/>
    <w:rsid w:val="005C5D79"/>
    <w:rsid w:val="005D4A1C"/>
    <w:rsid w:val="0061423F"/>
    <w:rsid w:val="00677F4F"/>
    <w:rsid w:val="006D64D5"/>
    <w:rsid w:val="006F3D72"/>
    <w:rsid w:val="007104C4"/>
    <w:rsid w:val="00717109"/>
    <w:rsid w:val="007458B3"/>
    <w:rsid w:val="0081190C"/>
    <w:rsid w:val="00831538"/>
    <w:rsid w:val="00836638"/>
    <w:rsid w:val="00852BF7"/>
    <w:rsid w:val="008934F9"/>
    <w:rsid w:val="00895A5B"/>
    <w:rsid w:val="008A1448"/>
    <w:rsid w:val="009332BD"/>
    <w:rsid w:val="00972CEB"/>
    <w:rsid w:val="009868E7"/>
    <w:rsid w:val="009916DB"/>
    <w:rsid w:val="009C4962"/>
    <w:rsid w:val="009F1A5D"/>
    <w:rsid w:val="00A078CC"/>
    <w:rsid w:val="00AE353C"/>
    <w:rsid w:val="00B001FD"/>
    <w:rsid w:val="00B22351"/>
    <w:rsid w:val="00B41111"/>
    <w:rsid w:val="00B607D5"/>
    <w:rsid w:val="00B6676F"/>
    <w:rsid w:val="00B83C02"/>
    <w:rsid w:val="00BA06FF"/>
    <w:rsid w:val="00BB1584"/>
    <w:rsid w:val="00BF4BD5"/>
    <w:rsid w:val="00C00C52"/>
    <w:rsid w:val="00C229FC"/>
    <w:rsid w:val="00D37ABC"/>
    <w:rsid w:val="00D528D4"/>
    <w:rsid w:val="00DD0392"/>
    <w:rsid w:val="00E32D26"/>
    <w:rsid w:val="00EC1D8D"/>
    <w:rsid w:val="00F31DA2"/>
    <w:rsid w:val="00F531D2"/>
    <w:rsid w:val="00F7176C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C326E4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6676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8B97-017D-4BC4-A270-8AC02A51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Holicka Izabela</cp:lastModifiedBy>
  <cp:revision>6</cp:revision>
  <dcterms:created xsi:type="dcterms:W3CDTF">2024-12-04T14:10:00Z</dcterms:created>
  <dcterms:modified xsi:type="dcterms:W3CDTF">2025-06-24T11:13:00Z</dcterms:modified>
</cp:coreProperties>
</file>